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https://projektai.intranet.litgrid.eu/PWA/OL%20Neris-VE3%20atš%20į%20Riešės%20TP%20keitimas%20į%20KL%20ir%20ŽTŠK%20įrengimas/_layouts/15/DocIdRedir.aspx?ID=PVIS-623172455-30</Url>
      <Description>PVIS-623172455-30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EB49C-BA8E-4DCB-B166-55036C7F929F}"/>
</file>

<file path=customXml/itemProps3.xml><?xml version="1.0" encoding="utf-8"?>
<ds:datastoreItem xmlns:ds="http://schemas.openxmlformats.org/officeDocument/2006/customXml" ds:itemID="{E840E5CC-9A04-4BD7-8E99-1E7F6E3F474A}"/>
</file>

<file path=customXml/itemProps4.xml><?xml version="1.0" encoding="utf-8"?>
<ds:datastoreItem xmlns:ds="http://schemas.openxmlformats.org/officeDocument/2006/customXml" ds:itemID="{77E8E74D-7331-4C15-99EC-DC340436CF93}"/>
</file>

<file path=customXml/itemProps5.xml><?xml version="1.0" encoding="utf-8"?>
<ds:datastoreItem xmlns:ds="http://schemas.openxmlformats.org/officeDocument/2006/customXml" ds:itemID="{63F64F68-1FBE-46E6-914C-4F6C2FA55F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a560705b-096f-452d-ada4-e17ae40ccbb0</vt:lpwstr>
  </property>
</Properties>
</file>